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p>
      <w:pPr>
        <w:pStyle w:val="Heading1"/>
      </w:pPr>
      <w:bookmarkStart w:id="21" w:name="with-height-3in-and-width-6in"/>
      <w:r>
        <w:t xml:space="preserve">With height 3in and width 6in:</w:t>
      </w:r>
      <w:bookmarkEnd w:id="21"/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